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B4" w:rsidRDefault="003933B4" w:rsidP="003933B4">
      <w:pPr>
        <w:spacing w:after="0"/>
        <w:ind w:left="284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3933B4" w:rsidRDefault="003933B4" w:rsidP="003933B4">
      <w:pPr>
        <w:spacing w:after="0"/>
        <w:jc w:val="center"/>
        <w:rPr>
          <w:noProof/>
          <w:lang w:eastAsia="sk-SK"/>
        </w:rPr>
      </w:pPr>
    </w:p>
    <w:p w:rsidR="003933B4" w:rsidRPr="00C05DE6" w:rsidRDefault="003933B4" w:rsidP="003933B4">
      <w:pPr>
        <w:spacing w:after="0"/>
        <w:rPr>
          <w:rFonts w:cs="Calibri"/>
        </w:rPr>
      </w:pPr>
      <w:r w:rsidRPr="00C05DE6">
        <w:rPr>
          <w:rFonts w:cs="Calibri"/>
        </w:rPr>
        <w:t>Príloha č. 1</w:t>
      </w:r>
    </w:p>
    <w:p w:rsidR="003933B4" w:rsidRDefault="003933B4" w:rsidP="003933B4">
      <w:pPr>
        <w:spacing w:after="0"/>
        <w:jc w:val="center"/>
        <w:rPr>
          <w:rFonts w:cs="Calibri"/>
          <w:b/>
          <w:u w:val="single"/>
        </w:rPr>
      </w:pPr>
      <w:r w:rsidRPr="00001D3C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1274DCED" wp14:editId="284C3183">
            <wp:simplePos x="0" y="0"/>
            <wp:positionH relativeFrom="margin">
              <wp:align>left</wp:align>
            </wp:positionH>
            <wp:positionV relativeFrom="page">
              <wp:align>top</wp:align>
            </wp:positionV>
            <wp:extent cx="5976620" cy="1447800"/>
            <wp:effectExtent l="0" t="0" r="0" b="0"/>
            <wp:wrapNone/>
            <wp:docPr id="2" name="Obrázok 2" descr="X:\03_ODB_NP_1\0302_NP_BOKKU\Spolu pre komunity\Nové logá\3 kombinac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03_ODB_NP_1\0302_NP_BOKKU\Spolu pre komunity\Nové logá\3 kombinaci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33B4" w:rsidRDefault="003933B4" w:rsidP="003933B4">
      <w:pPr>
        <w:spacing w:after="0"/>
        <w:jc w:val="center"/>
        <w:rPr>
          <w:rFonts w:cs="Calibri"/>
          <w:b/>
          <w:u w:val="single"/>
        </w:rPr>
      </w:pPr>
    </w:p>
    <w:p w:rsidR="003933B4" w:rsidRDefault="003933B4" w:rsidP="003933B4">
      <w:pPr>
        <w:spacing w:after="0"/>
        <w:jc w:val="center"/>
        <w:rPr>
          <w:rFonts w:cs="Calibri"/>
          <w:b/>
          <w:u w:val="single"/>
        </w:rPr>
      </w:pPr>
    </w:p>
    <w:p w:rsidR="003933B4" w:rsidRPr="009461DD" w:rsidRDefault="003933B4" w:rsidP="003933B4">
      <w:pPr>
        <w:jc w:val="center"/>
        <w:rPr>
          <w:rFonts w:cstheme="minorHAnsi"/>
          <w:b/>
          <w:sz w:val="24"/>
          <w:szCs w:val="24"/>
        </w:rPr>
      </w:pPr>
      <w:r w:rsidRPr="00A408BF">
        <w:rPr>
          <w:rFonts w:cstheme="minorHAnsi"/>
          <w:b/>
          <w:sz w:val="24"/>
          <w:szCs w:val="24"/>
        </w:rPr>
        <w:t>Potvrdenie o zamestnávaní a kvalifikácii zamestnancov</w:t>
      </w:r>
      <w:r>
        <w:rPr>
          <w:rFonts w:cstheme="minorHAnsi"/>
          <w:b/>
          <w:sz w:val="24"/>
          <w:szCs w:val="24"/>
        </w:rPr>
        <w:t xml:space="preserve"> pre účely vstupu </w:t>
      </w:r>
      <w:r>
        <w:rPr>
          <w:rFonts w:cstheme="minorHAnsi"/>
          <w:b/>
          <w:sz w:val="24"/>
          <w:szCs w:val="24"/>
        </w:rPr>
        <w:br/>
        <w:t xml:space="preserve">do </w:t>
      </w:r>
      <w:r w:rsidRPr="00A408BF">
        <w:rPr>
          <w:rFonts w:cstheme="minorHAnsi"/>
          <w:b/>
          <w:sz w:val="24"/>
          <w:szCs w:val="24"/>
        </w:rPr>
        <w:t xml:space="preserve">NP </w:t>
      </w:r>
      <w:r>
        <w:rPr>
          <w:rFonts w:cstheme="minorHAnsi"/>
          <w:b/>
          <w:sz w:val="24"/>
          <w:szCs w:val="24"/>
        </w:rPr>
        <w:t>Spolu pre komunity – aktivita: Terénna sociálna práca</w:t>
      </w:r>
      <w:r>
        <w:rPr>
          <w:rFonts w:cstheme="minorHAnsi"/>
          <w:b/>
          <w:sz w:val="24"/>
          <w:szCs w:val="24"/>
        </w:rPr>
        <w:br/>
      </w:r>
    </w:p>
    <w:p w:rsidR="003933B4" w:rsidRDefault="003933B4" w:rsidP="003933B4">
      <w:pPr>
        <w:jc w:val="both"/>
        <w:rPr>
          <w:rFonts w:cstheme="minorHAnsi"/>
        </w:rPr>
      </w:pPr>
      <w:r w:rsidRPr="00816A46">
        <w:rPr>
          <w:rFonts w:cstheme="minorHAnsi"/>
          <w:b/>
          <w:u w:val="single"/>
        </w:rPr>
        <w:t>Pozícia</w:t>
      </w:r>
      <w:r>
        <w:rPr>
          <w:rFonts w:cstheme="minorHAnsi"/>
          <w:b/>
          <w:u w:val="single"/>
        </w:rPr>
        <w:t>:</w:t>
      </w:r>
      <w:r w:rsidRPr="00816A46"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</w:rPr>
        <w:t>Terénny sociálny pracovník/pracovníčka:</w:t>
      </w:r>
    </w:p>
    <w:p w:rsidR="003933B4" w:rsidRPr="009461DD" w:rsidRDefault="003933B4" w:rsidP="003933B4">
      <w:pPr>
        <w:spacing w:after="0"/>
        <w:jc w:val="both"/>
        <w:rPr>
          <w:rFonts w:cstheme="minorHAnsi"/>
        </w:rPr>
      </w:pPr>
      <w:r w:rsidRPr="009461DD">
        <w:rPr>
          <w:rFonts w:cstheme="minorHAnsi"/>
        </w:rPr>
        <w:t xml:space="preserve">Subjekt ................................  potvrdzuje, že nižšie menované osoby boli ku dňu 30.06.2023 v pracovnoprávnom vzťahu so subjektom na pozícii: </w:t>
      </w:r>
      <w:r w:rsidRPr="009461DD">
        <w:rPr>
          <w:rFonts w:cstheme="minorHAnsi"/>
          <w:b/>
        </w:rPr>
        <w:t xml:space="preserve">terénny sociálny pracovník </w:t>
      </w:r>
      <w:r w:rsidRPr="009461DD">
        <w:rPr>
          <w:rFonts w:cstheme="minorHAnsi"/>
        </w:rPr>
        <w:t xml:space="preserve">(ďalej ako „TSP“) a boli vybraní na túto pozíciu na základe riadneho výberového konania v rámci národného projektu:  </w:t>
      </w:r>
      <w:r>
        <w:rPr>
          <w:rFonts w:cstheme="minorHAnsi"/>
        </w:rPr>
        <w:br/>
      </w:r>
    </w:p>
    <w:p w:rsidR="003933B4" w:rsidRPr="009461DD" w:rsidRDefault="003933B4" w:rsidP="003933B4">
      <w:pPr>
        <w:pStyle w:val="Odsekzoznamu"/>
        <w:numPr>
          <w:ilvl w:val="0"/>
          <w:numId w:val="4"/>
        </w:numPr>
        <w:spacing w:after="0"/>
        <w:contextualSpacing/>
        <w:jc w:val="both"/>
        <w:rPr>
          <w:rFonts w:cstheme="minorHAnsi"/>
        </w:rPr>
      </w:pPr>
      <w:r w:rsidRPr="009461DD">
        <w:rPr>
          <w:rFonts w:cstheme="minorHAnsi"/>
        </w:rPr>
        <w:t xml:space="preserve">Terénna sociálna práca a terénna práca v obciach s prítomnosťou marginalizovaných rómskych komunít II. (NP </w:t>
      </w:r>
      <w:proofErr w:type="spellStart"/>
      <w:r w:rsidRPr="009461DD">
        <w:rPr>
          <w:rFonts w:cstheme="minorHAnsi"/>
        </w:rPr>
        <w:t>TSPaTP</w:t>
      </w:r>
      <w:proofErr w:type="spellEnd"/>
      <w:r w:rsidRPr="009461DD">
        <w:rPr>
          <w:rFonts w:cstheme="minorHAnsi"/>
        </w:rPr>
        <w:t xml:space="preserve"> II.) – realizovaným ÚSVRK, alebo</w:t>
      </w:r>
    </w:p>
    <w:p w:rsidR="003933B4" w:rsidRPr="009461DD" w:rsidRDefault="003933B4" w:rsidP="003933B4">
      <w:pPr>
        <w:pStyle w:val="Odsekzoznamu"/>
        <w:numPr>
          <w:ilvl w:val="0"/>
          <w:numId w:val="4"/>
        </w:numPr>
        <w:spacing w:after="0"/>
        <w:contextualSpacing/>
        <w:jc w:val="both"/>
        <w:rPr>
          <w:rFonts w:cstheme="minorHAnsi"/>
        </w:rPr>
      </w:pPr>
      <w:r w:rsidRPr="009461DD">
        <w:rPr>
          <w:rFonts w:cstheme="minorHAnsi"/>
        </w:rPr>
        <w:t>Podpora a zvyšovanie kvality terénnej sociálnej práce (NP TSP II) – realizovaným IMPLEA</w:t>
      </w:r>
      <w:r>
        <w:rPr>
          <w:rFonts w:cstheme="minorHAnsi"/>
        </w:rPr>
        <w:t>.</w:t>
      </w:r>
    </w:p>
    <w:p w:rsidR="003933B4" w:rsidRPr="002B2D56" w:rsidRDefault="003933B4" w:rsidP="003933B4">
      <w:pPr>
        <w:jc w:val="both"/>
        <w:rPr>
          <w:rFonts w:cstheme="minorHAnsi"/>
        </w:rPr>
      </w:pPr>
      <w:r>
        <w:rPr>
          <w:rFonts w:cstheme="minorHAnsi"/>
        </w:rPr>
        <w:br/>
      </w:r>
      <w:r w:rsidRPr="002B2D56">
        <w:rPr>
          <w:rFonts w:cstheme="minorHAnsi"/>
        </w:rPr>
        <w:t>a zároveň spĺňajú jednu z nasledovných kvalifikačných podmienok:</w:t>
      </w:r>
    </w:p>
    <w:p w:rsidR="003933B4" w:rsidRPr="006554D0" w:rsidRDefault="003933B4" w:rsidP="003933B4">
      <w:pPr>
        <w:pStyle w:val="Odsekzoznamu"/>
        <w:numPr>
          <w:ilvl w:val="0"/>
          <w:numId w:val="3"/>
        </w:numPr>
        <w:spacing w:after="0"/>
        <w:ind w:left="567" w:hanging="283"/>
        <w:contextualSpacing/>
        <w:jc w:val="both"/>
        <w:rPr>
          <w:rFonts w:cstheme="minorHAnsi"/>
        </w:rPr>
      </w:pPr>
      <w:r w:rsidRPr="006554D0">
        <w:rPr>
          <w:rFonts w:cstheme="minorHAnsi"/>
        </w:rPr>
        <w:t>ukončené VŠ vzdelanie II. stupňa v</w:t>
      </w:r>
      <w:r>
        <w:rPr>
          <w:rFonts w:cstheme="minorHAnsi"/>
        </w:rPr>
        <w:t> </w:t>
      </w:r>
      <w:r w:rsidRPr="006554D0">
        <w:rPr>
          <w:rFonts w:cstheme="minorHAnsi"/>
        </w:rPr>
        <w:t>odbore sociálna práca</w:t>
      </w:r>
      <w:r w:rsidRPr="006554D0">
        <w:rPr>
          <w:rStyle w:val="Odkaznapoznmkupodiarou"/>
          <w:rFonts w:cstheme="minorHAnsi"/>
        </w:rPr>
        <w:footnoteReference w:id="1"/>
      </w:r>
      <w:r>
        <w:rPr>
          <w:rFonts w:cstheme="minorHAnsi"/>
        </w:rPr>
        <w:t>,</w:t>
      </w:r>
      <w:r w:rsidRPr="006554D0">
        <w:rPr>
          <w:rFonts w:cstheme="minorHAnsi"/>
        </w:rPr>
        <w:t xml:space="preserve"> alebo </w:t>
      </w:r>
    </w:p>
    <w:p w:rsidR="003933B4" w:rsidRPr="006554D0" w:rsidRDefault="003933B4" w:rsidP="003933B4">
      <w:pPr>
        <w:pStyle w:val="Odsekzoznamu"/>
        <w:numPr>
          <w:ilvl w:val="0"/>
          <w:numId w:val="3"/>
        </w:numPr>
        <w:spacing w:after="0"/>
        <w:ind w:left="567" w:hanging="283"/>
        <w:contextualSpacing/>
        <w:jc w:val="both"/>
      </w:pPr>
      <w:r>
        <w:rPr>
          <w:rFonts w:cstheme="minorHAnsi"/>
        </w:rPr>
        <w:t xml:space="preserve">ukončené </w:t>
      </w:r>
      <w:r w:rsidRPr="00816A46">
        <w:rPr>
          <w:rFonts w:cstheme="minorHAnsi"/>
        </w:rPr>
        <w:t xml:space="preserve">VŠ </w:t>
      </w:r>
      <w:r>
        <w:rPr>
          <w:rFonts w:cstheme="minorHAnsi"/>
        </w:rPr>
        <w:t xml:space="preserve">vzdelanie </w:t>
      </w:r>
      <w:r w:rsidRPr="00816A46">
        <w:rPr>
          <w:rFonts w:cstheme="minorHAnsi"/>
        </w:rPr>
        <w:t xml:space="preserve">II. stupňa </w:t>
      </w:r>
      <w:r>
        <w:rPr>
          <w:rFonts w:cstheme="minorHAnsi"/>
        </w:rPr>
        <w:t xml:space="preserve">v odboroch </w:t>
      </w:r>
      <w:r w:rsidRPr="00816A46">
        <w:rPr>
          <w:rFonts w:cstheme="minorHAnsi"/>
        </w:rPr>
        <w:t>v</w:t>
      </w:r>
      <w:r>
        <w:rPr>
          <w:rFonts w:cstheme="minorHAnsi"/>
        </w:rPr>
        <w:t> </w:t>
      </w:r>
      <w:r w:rsidRPr="00816A46">
        <w:rPr>
          <w:rFonts w:cstheme="minorHAnsi"/>
        </w:rPr>
        <w:t>súlade s § 45 zákona č. 219/2014 Z. z</w:t>
      </w:r>
      <w:r>
        <w:rPr>
          <w:rFonts w:cstheme="minorHAnsi"/>
        </w:rPr>
        <w:t>., alebo</w:t>
      </w:r>
    </w:p>
    <w:p w:rsidR="003933B4" w:rsidRPr="006554D0" w:rsidRDefault="003933B4" w:rsidP="003933B4">
      <w:pPr>
        <w:pStyle w:val="Odsekzoznamu"/>
        <w:numPr>
          <w:ilvl w:val="0"/>
          <w:numId w:val="3"/>
        </w:numPr>
        <w:spacing w:after="0"/>
        <w:ind w:left="567" w:hanging="283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ukončené </w:t>
      </w:r>
      <w:r w:rsidRPr="00816A46">
        <w:rPr>
          <w:rFonts w:cstheme="minorHAnsi"/>
        </w:rPr>
        <w:t xml:space="preserve">VŠ </w:t>
      </w:r>
      <w:r>
        <w:rPr>
          <w:rFonts w:cstheme="minorHAnsi"/>
        </w:rPr>
        <w:t xml:space="preserve">vzdelanie </w:t>
      </w:r>
      <w:r w:rsidRPr="00816A46">
        <w:rPr>
          <w:rFonts w:cstheme="minorHAnsi"/>
        </w:rPr>
        <w:t>I. stupňa v</w:t>
      </w:r>
      <w:r>
        <w:rPr>
          <w:rFonts w:cstheme="minorHAnsi"/>
        </w:rPr>
        <w:t> </w:t>
      </w:r>
      <w:r w:rsidRPr="00816A46">
        <w:rPr>
          <w:rFonts w:cstheme="minorHAnsi"/>
        </w:rPr>
        <w:t>odbore sociálna práca</w:t>
      </w:r>
      <w:r w:rsidRPr="00D570E5">
        <w:rPr>
          <w:rStyle w:val="Odkaznapoznmkupodiarou"/>
          <w:rFonts w:cstheme="minorHAnsi"/>
        </w:rPr>
        <w:footnoteReference w:id="2"/>
      </w:r>
      <w:r>
        <w:rPr>
          <w:rFonts w:cstheme="minorHAnsi"/>
        </w:rPr>
        <w:t xml:space="preserve">, alebo </w:t>
      </w:r>
    </w:p>
    <w:p w:rsidR="003933B4" w:rsidRDefault="003933B4" w:rsidP="003933B4">
      <w:pPr>
        <w:pStyle w:val="Odsekzoznamu"/>
        <w:numPr>
          <w:ilvl w:val="0"/>
          <w:numId w:val="3"/>
        </w:numPr>
        <w:spacing w:after="0"/>
        <w:ind w:left="567" w:hanging="283"/>
        <w:contextualSpacing/>
        <w:jc w:val="both"/>
        <w:rPr>
          <w:rFonts w:cstheme="minorHAnsi"/>
        </w:rPr>
      </w:pPr>
      <w:r w:rsidRPr="006554D0">
        <w:rPr>
          <w:rFonts w:cstheme="minorHAnsi"/>
        </w:rPr>
        <w:t>ukončené VŠ vzdelanie I. stupňa v</w:t>
      </w:r>
      <w:r>
        <w:rPr>
          <w:rFonts w:cstheme="minorHAnsi"/>
        </w:rPr>
        <w:t> </w:t>
      </w:r>
      <w:r w:rsidRPr="006554D0">
        <w:rPr>
          <w:rFonts w:cstheme="minorHAnsi"/>
        </w:rPr>
        <w:t>odbore sociálna práca</w:t>
      </w:r>
      <w:r>
        <w:rPr>
          <w:rFonts w:cstheme="minorHAnsi"/>
        </w:rPr>
        <w:t xml:space="preserve"> a </w:t>
      </w:r>
      <w:r w:rsidRPr="00816A46">
        <w:rPr>
          <w:rFonts w:cstheme="minorHAnsi"/>
        </w:rPr>
        <w:t>preukázateľn</w:t>
      </w:r>
      <w:r>
        <w:rPr>
          <w:rFonts w:cstheme="minorHAnsi"/>
        </w:rPr>
        <w:t>é š</w:t>
      </w:r>
      <w:r w:rsidRPr="00816A46">
        <w:rPr>
          <w:rFonts w:cstheme="minorHAnsi"/>
        </w:rPr>
        <w:t>t</w:t>
      </w:r>
      <w:r>
        <w:rPr>
          <w:rFonts w:cstheme="minorHAnsi"/>
        </w:rPr>
        <w:t xml:space="preserve">údium </w:t>
      </w:r>
      <w:r w:rsidRPr="006554D0">
        <w:rPr>
          <w:rFonts w:cstheme="minorHAnsi"/>
        </w:rPr>
        <w:t xml:space="preserve">II.  </w:t>
      </w:r>
      <w:r w:rsidRPr="00CD400A">
        <w:rPr>
          <w:rFonts w:cstheme="minorHAnsi"/>
        </w:rPr>
        <w:t>stupň</w:t>
      </w:r>
      <w:r>
        <w:rPr>
          <w:rFonts w:cstheme="minorHAnsi"/>
        </w:rPr>
        <w:t>a</w:t>
      </w:r>
      <w:r w:rsidRPr="00CD400A">
        <w:rPr>
          <w:rFonts w:cstheme="minorHAnsi"/>
        </w:rPr>
        <w:t xml:space="preserve"> </w:t>
      </w:r>
    </w:p>
    <w:p w:rsidR="003933B4" w:rsidRDefault="003933B4" w:rsidP="003933B4">
      <w:pPr>
        <w:pStyle w:val="Odsekzoznamu"/>
        <w:ind w:left="567"/>
        <w:jc w:val="both"/>
        <w:rPr>
          <w:rFonts w:cstheme="minorHAnsi"/>
        </w:rPr>
      </w:pPr>
      <w:r w:rsidRPr="00CD400A">
        <w:rPr>
          <w:rFonts w:cstheme="minorHAnsi"/>
        </w:rPr>
        <w:t>VŠ v</w:t>
      </w:r>
      <w:r>
        <w:rPr>
          <w:rFonts w:cstheme="minorHAnsi"/>
        </w:rPr>
        <w:t> </w:t>
      </w:r>
      <w:r w:rsidRPr="00CD400A">
        <w:rPr>
          <w:rFonts w:cstheme="minorHAnsi"/>
        </w:rPr>
        <w:t>odbore sociálna práca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br/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3397"/>
      </w:tblGrid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Meno a priezvisko TSP</w:t>
            </w: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Splnenie kvalifikačnej požiadavky </w:t>
            </w:r>
            <w:r w:rsidRPr="00816A46">
              <w:rPr>
                <w:rFonts w:cstheme="minorHAnsi"/>
                <w:b/>
              </w:rPr>
              <w:t>A</w:t>
            </w:r>
            <w:r>
              <w:rPr>
                <w:rFonts w:cstheme="minorHAnsi"/>
                <w:b/>
              </w:rPr>
              <w:t>/</w:t>
            </w:r>
            <w:r w:rsidRPr="00816A46">
              <w:rPr>
                <w:rFonts w:cstheme="minorHAnsi"/>
                <w:b/>
              </w:rPr>
              <w:t>B</w:t>
            </w:r>
            <w:r>
              <w:rPr>
                <w:rFonts w:cstheme="minorHAnsi"/>
                <w:b/>
              </w:rPr>
              <w:t>/</w:t>
            </w:r>
            <w:r w:rsidRPr="00816A46">
              <w:rPr>
                <w:rFonts w:cstheme="minorHAnsi"/>
                <w:b/>
              </w:rPr>
              <w:t>C</w:t>
            </w:r>
            <w:r>
              <w:rPr>
                <w:rFonts w:cstheme="minorHAnsi"/>
                <w:b/>
              </w:rPr>
              <w:t>/</w:t>
            </w:r>
            <w:r w:rsidRPr="00816A46">
              <w:rPr>
                <w:rFonts w:cstheme="minorHAnsi"/>
                <w:b/>
              </w:rPr>
              <w:t>D</w:t>
            </w: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</w:tbl>
    <w:p w:rsidR="003933B4" w:rsidRDefault="003933B4" w:rsidP="003933B4">
      <w:pPr>
        <w:jc w:val="both"/>
        <w:rPr>
          <w:rFonts w:cstheme="minorHAnsi"/>
        </w:rPr>
      </w:pPr>
      <w:r>
        <w:rPr>
          <w:rFonts w:cstheme="minorHAnsi"/>
          <w:b/>
        </w:rPr>
        <w:lastRenderedPageBreak/>
        <w:t>Forma preukázania splnenia kvalifikačnej požiadavky</w:t>
      </w:r>
      <w:r w:rsidRPr="0005124C">
        <w:rPr>
          <w:rFonts w:cstheme="minorHAnsi"/>
        </w:rPr>
        <w:t xml:space="preserve">: </w:t>
      </w:r>
    </w:p>
    <w:p w:rsidR="00134DC0" w:rsidRDefault="003933B4" w:rsidP="003933B4">
      <w:pPr>
        <w:jc w:val="both"/>
        <w:rPr>
          <w:ins w:id="0" w:author="Bielená Klačanská Lucia" w:date="2023-10-19T09:01:00Z"/>
          <w:rFonts w:cstheme="minorHAnsi"/>
          <w:i/>
        </w:rPr>
      </w:pPr>
      <w:r w:rsidRPr="0005124C">
        <w:rPr>
          <w:rFonts w:cstheme="minorHAnsi"/>
        </w:rPr>
        <w:t>Splnenie kvalifikačn</w:t>
      </w:r>
      <w:r>
        <w:rPr>
          <w:rFonts w:cstheme="minorHAnsi"/>
        </w:rPr>
        <w:t xml:space="preserve">ej </w:t>
      </w:r>
      <w:r w:rsidRPr="003C0226">
        <w:rPr>
          <w:rFonts w:cstheme="minorHAnsi"/>
        </w:rPr>
        <w:t xml:space="preserve"> </w:t>
      </w:r>
      <w:r>
        <w:rPr>
          <w:rFonts w:cstheme="minorHAnsi"/>
        </w:rPr>
        <w:t xml:space="preserve">požiadavky </w:t>
      </w:r>
      <w:r w:rsidRPr="00816A46">
        <w:rPr>
          <w:rFonts w:cstheme="minorHAnsi"/>
          <w:b/>
        </w:rPr>
        <w:t>A,B,C,D</w:t>
      </w:r>
      <w:r>
        <w:rPr>
          <w:rFonts w:cstheme="minorHAnsi"/>
        </w:rPr>
        <w:t xml:space="preserve"> </w:t>
      </w:r>
      <w:r w:rsidRPr="0005124C">
        <w:rPr>
          <w:rFonts w:cstheme="minorHAnsi"/>
        </w:rPr>
        <w:t xml:space="preserve">je nutné doložiť </w:t>
      </w:r>
      <w:r w:rsidRPr="00816A46">
        <w:rPr>
          <w:rFonts w:cstheme="minorHAnsi"/>
          <w:i/>
        </w:rPr>
        <w:t>vysokoškolským diplomom</w:t>
      </w:r>
      <w:r w:rsidR="00597042">
        <w:rPr>
          <w:rFonts w:cstheme="minorHAnsi"/>
          <w:i/>
        </w:rPr>
        <w:t xml:space="preserve"> </w:t>
      </w:r>
    </w:p>
    <w:p w:rsidR="003933B4" w:rsidRPr="00134DC0" w:rsidRDefault="00597042" w:rsidP="003933B4">
      <w:pPr>
        <w:jc w:val="both"/>
        <w:rPr>
          <w:rFonts w:cstheme="minorHAnsi"/>
          <w:color w:val="9CC2E5" w:themeColor="accent1" w:themeTint="99"/>
          <w:u w:val="single"/>
        </w:rPr>
      </w:pPr>
      <w:r w:rsidRPr="00134DC0">
        <w:rPr>
          <w:rFonts w:cstheme="minorHAnsi"/>
          <w:i/>
          <w:color w:val="2E74B5" w:themeColor="accent1" w:themeShade="BF"/>
          <w:u w:val="single"/>
        </w:rPr>
        <w:t>a podpísaným štruktúrovaným životopisom</w:t>
      </w:r>
      <w:r w:rsidR="00572957" w:rsidRPr="00134DC0">
        <w:rPr>
          <w:rStyle w:val="Odkaznapoznmkupodiarou"/>
          <w:i/>
          <w:color w:val="2E74B5" w:themeColor="accent1" w:themeShade="BF"/>
          <w:u w:val="single"/>
        </w:rPr>
        <w:footnoteReference w:id="3"/>
      </w:r>
      <w:r w:rsidR="003933B4" w:rsidRPr="00134DC0">
        <w:rPr>
          <w:rFonts w:cstheme="minorHAnsi"/>
          <w:color w:val="2E74B5" w:themeColor="accent1" w:themeShade="BF"/>
          <w:u w:val="single"/>
        </w:rPr>
        <w:t xml:space="preserve">. </w:t>
      </w:r>
    </w:p>
    <w:p w:rsidR="003933B4" w:rsidRDefault="003933B4" w:rsidP="003933B4">
      <w:pPr>
        <w:jc w:val="both"/>
        <w:rPr>
          <w:rFonts w:cstheme="minorHAnsi"/>
        </w:rPr>
      </w:pPr>
      <w:r>
        <w:rPr>
          <w:rFonts w:cstheme="minorHAnsi"/>
        </w:rPr>
        <w:t xml:space="preserve">Splnenie kvalifikačnej požiadavky </w:t>
      </w:r>
      <w:r w:rsidRPr="00816A46">
        <w:rPr>
          <w:rFonts w:cstheme="minorHAnsi"/>
          <w:b/>
        </w:rPr>
        <w:t>B</w:t>
      </w:r>
      <w:r>
        <w:rPr>
          <w:rFonts w:cstheme="minorHAnsi"/>
        </w:rPr>
        <w:t xml:space="preserve"> a </w:t>
      </w:r>
      <w:r w:rsidRPr="00816A46">
        <w:rPr>
          <w:rFonts w:cstheme="minorHAnsi"/>
          <w:b/>
        </w:rPr>
        <w:t>C</w:t>
      </w:r>
      <w:r w:rsidRPr="0005124C">
        <w:rPr>
          <w:rFonts w:cstheme="minorHAnsi"/>
        </w:rPr>
        <w:t xml:space="preserve"> </w:t>
      </w:r>
      <w:r>
        <w:rPr>
          <w:rFonts w:cstheme="minorHAnsi"/>
        </w:rPr>
        <w:t xml:space="preserve">je nutné doložiť </w:t>
      </w:r>
      <w:r w:rsidRPr="00CD400A">
        <w:rPr>
          <w:rFonts w:cstheme="minorHAnsi"/>
        </w:rPr>
        <w:t xml:space="preserve">aj </w:t>
      </w:r>
      <w:r w:rsidRPr="00816A46">
        <w:rPr>
          <w:rFonts w:cstheme="minorHAnsi"/>
          <w:i/>
        </w:rPr>
        <w:t>potvrdením od príslušného zamestnávateľa</w:t>
      </w:r>
      <w:r>
        <w:rPr>
          <w:rFonts w:cstheme="minorHAnsi"/>
        </w:rPr>
        <w:t>, že daný pracovník k 1. januáru 2015 vykonával pracovné činnosti, ktoré svojím charakterom zodpovedajú so</w:t>
      </w:r>
      <w:bookmarkStart w:id="1" w:name="_GoBack"/>
      <w:bookmarkEnd w:id="1"/>
      <w:r>
        <w:rPr>
          <w:rFonts w:cstheme="minorHAnsi"/>
        </w:rPr>
        <w:t xml:space="preserve">ciálne práci podľa zákona č. 219/2014 </w:t>
      </w:r>
      <w:proofErr w:type="spellStart"/>
      <w:r>
        <w:rPr>
          <w:rFonts w:cstheme="minorHAnsi"/>
        </w:rPr>
        <w:t>Z.z</w:t>
      </w:r>
      <w:proofErr w:type="spellEnd"/>
      <w:r>
        <w:rPr>
          <w:rFonts w:cstheme="minorHAnsi"/>
        </w:rPr>
        <w:t>..</w:t>
      </w:r>
    </w:p>
    <w:p w:rsidR="003933B4" w:rsidRDefault="003933B4" w:rsidP="003933B4">
      <w:pPr>
        <w:jc w:val="both"/>
        <w:rPr>
          <w:rFonts w:cstheme="minorHAnsi"/>
        </w:rPr>
      </w:pPr>
      <w:r>
        <w:rPr>
          <w:rFonts w:cstheme="minorHAnsi"/>
        </w:rPr>
        <w:t xml:space="preserve">Splnenie kvalifikačnej požiadavky </w:t>
      </w:r>
      <w:r w:rsidRPr="00816A46">
        <w:rPr>
          <w:rFonts w:cstheme="minorHAnsi"/>
          <w:b/>
        </w:rPr>
        <w:t>D</w:t>
      </w:r>
      <w:r>
        <w:rPr>
          <w:rFonts w:cstheme="minorHAnsi"/>
        </w:rPr>
        <w:t xml:space="preserve"> je nutné doložiť aj aktuálnym </w:t>
      </w:r>
      <w:r w:rsidRPr="00816A46">
        <w:rPr>
          <w:rFonts w:cstheme="minorHAnsi"/>
          <w:i/>
        </w:rPr>
        <w:t xml:space="preserve">potvrdením o VŠ štúdiu </w:t>
      </w:r>
      <w:proofErr w:type="spellStart"/>
      <w:r w:rsidRPr="00816A46">
        <w:rPr>
          <w:rFonts w:cstheme="minorHAnsi"/>
          <w:i/>
        </w:rPr>
        <w:t>ll</w:t>
      </w:r>
      <w:proofErr w:type="spellEnd"/>
      <w:r w:rsidRPr="00816A46">
        <w:rPr>
          <w:rFonts w:cstheme="minorHAnsi"/>
          <w:i/>
        </w:rPr>
        <w:t>. stupňa v odbore sociálna práca</w:t>
      </w:r>
      <w:r>
        <w:rPr>
          <w:rFonts w:cstheme="minorHAnsi"/>
        </w:rPr>
        <w:t>.</w:t>
      </w:r>
      <w:r>
        <w:rPr>
          <w:rFonts w:cstheme="minorHAnsi"/>
        </w:rPr>
        <w:tab/>
      </w:r>
      <w:r>
        <w:rPr>
          <w:rFonts w:cstheme="minorHAnsi"/>
        </w:rPr>
        <w:br/>
      </w:r>
    </w:p>
    <w:p w:rsidR="003933B4" w:rsidRPr="00816A46" w:rsidRDefault="003933B4" w:rsidP="003933B4">
      <w:pPr>
        <w:jc w:val="both"/>
        <w:rPr>
          <w:rFonts w:cstheme="minorHAnsi"/>
          <w:b/>
          <w:u w:val="single"/>
        </w:rPr>
      </w:pPr>
      <w:r w:rsidRPr="00816A46">
        <w:rPr>
          <w:rFonts w:cstheme="minorHAnsi"/>
          <w:b/>
          <w:u w:val="single"/>
        </w:rPr>
        <w:t>Pozícia</w:t>
      </w:r>
      <w:r>
        <w:rPr>
          <w:rFonts w:cstheme="minorHAnsi"/>
          <w:b/>
          <w:u w:val="single"/>
        </w:rPr>
        <w:t>:</w:t>
      </w:r>
      <w:r w:rsidRPr="00816A46">
        <w:rPr>
          <w:rFonts w:cstheme="minorHAnsi"/>
          <w:b/>
          <w:u w:val="single"/>
        </w:rPr>
        <w:t xml:space="preserve"> T</w:t>
      </w:r>
      <w:r>
        <w:rPr>
          <w:rFonts w:cstheme="minorHAnsi"/>
          <w:b/>
          <w:u w:val="single"/>
        </w:rPr>
        <w:t>erénny pracovník/pracovníčka</w:t>
      </w:r>
      <w:r w:rsidRPr="00816A46">
        <w:rPr>
          <w:rStyle w:val="Odkaznapoznmkupodiarou"/>
          <w:b/>
          <w:u w:val="single"/>
        </w:rPr>
        <w:footnoteReference w:id="4"/>
      </w:r>
    </w:p>
    <w:p w:rsidR="003933B4" w:rsidRPr="00140674" w:rsidRDefault="003933B4" w:rsidP="003933B4">
      <w:pPr>
        <w:jc w:val="both"/>
        <w:rPr>
          <w:rFonts w:cstheme="minorHAnsi"/>
        </w:rPr>
      </w:pPr>
      <w:r w:rsidRPr="00CD400A">
        <w:rPr>
          <w:rFonts w:cstheme="minorHAnsi"/>
        </w:rPr>
        <w:t xml:space="preserve">Ďalej </w:t>
      </w:r>
      <w:r w:rsidRPr="00140674">
        <w:rPr>
          <w:rFonts w:cstheme="minorHAnsi"/>
        </w:rPr>
        <w:t xml:space="preserve">subjekt potvrdzuje, že nižšie menované osoby boli </w:t>
      </w:r>
      <w:r>
        <w:rPr>
          <w:rFonts w:cstheme="minorHAnsi"/>
        </w:rPr>
        <w:t>ku dňu 30.06.2023</w:t>
      </w:r>
      <w:r w:rsidRPr="00140674">
        <w:rPr>
          <w:rFonts w:cstheme="minorHAnsi"/>
        </w:rPr>
        <w:t xml:space="preserve"> </w:t>
      </w:r>
      <w:r w:rsidRPr="00CD400A">
        <w:rPr>
          <w:rFonts w:cstheme="minorHAnsi"/>
        </w:rPr>
        <w:t>v pracovnoprávnom vzťahu so subjektom</w:t>
      </w:r>
      <w:r w:rsidRPr="00140674">
        <w:rPr>
          <w:rFonts w:cstheme="minorHAnsi"/>
        </w:rPr>
        <w:t xml:space="preserve"> </w:t>
      </w:r>
      <w:r>
        <w:rPr>
          <w:rFonts w:cstheme="minorHAnsi"/>
        </w:rPr>
        <w:t>na pozícii:</w:t>
      </w:r>
      <w:r w:rsidRPr="00140674">
        <w:rPr>
          <w:rFonts w:cstheme="minorHAnsi"/>
        </w:rPr>
        <w:t xml:space="preserve"> </w:t>
      </w:r>
      <w:r w:rsidRPr="00816A46">
        <w:rPr>
          <w:rFonts w:cstheme="minorHAnsi"/>
          <w:b/>
        </w:rPr>
        <w:t>terénn</w:t>
      </w:r>
      <w:r>
        <w:rPr>
          <w:rFonts w:cstheme="minorHAnsi"/>
          <w:b/>
        </w:rPr>
        <w:t xml:space="preserve">y </w:t>
      </w:r>
      <w:r w:rsidRPr="00816A46">
        <w:rPr>
          <w:rFonts w:cstheme="minorHAnsi"/>
          <w:b/>
        </w:rPr>
        <w:t>pracovní</w:t>
      </w:r>
      <w:r>
        <w:rPr>
          <w:rFonts w:cstheme="minorHAnsi"/>
          <w:b/>
        </w:rPr>
        <w:t>k</w:t>
      </w:r>
      <w:r w:rsidRPr="00816A46">
        <w:rPr>
          <w:rFonts w:cstheme="minorHAnsi"/>
          <w:b/>
        </w:rPr>
        <w:t xml:space="preserve"> </w:t>
      </w:r>
      <w:r w:rsidRPr="00CD400A">
        <w:rPr>
          <w:rFonts w:cstheme="minorHAnsi"/>
        </w:rPr>
        <w:t>(ďalej ako „TP“)</w:t>
      </w:r>
      <w:r>
        <w:rPr>
          <w:rFonts w:cstheme="minorHAnsi"/>
        </w:rPr>
        <w:t xml:space="preserve"> a boli vybraní na túto pozíciu na základe riadneho výberového konania </w:t>
      </w:r>
      <w:r w:rsidRPr="00140674">
        <w:rPr>
          <w:rFonts w:cstheme="minorHAnsi"/>
        </w:rPr>
        <w:t>v</w:t>
      </w:r>
      <w:r>
        <w:rPr>
          <w:rFonts w:cstheme="minorHAnsi"/>
        </w:rPr>
        <w:t> </w:t>
      </w:r>
      <w:r w:rsidRPr="00140674">
        <w:rPr>
          <w:rFonts w:cstheme="minorHAnsi"/>
        </w:rPr>
        <w:t>rámci</w:t>
      </w:r>
      <w:r>
        <w:rPr>
          <w:rFonts w:cstheme="minorHAnsi"/>
        </w:rPr>
        <w:t xml:space="preserve"> národného projektu: </w:t>
      </w:r>
      <w:r w:rsidRPr="00140674">
        <w:rPr>
          <w:rFonts w:cstheme="minorHAnsi"/>
        </w:rPr>
        <w:t xml:space="preserve"> </w:t>
      </w:r>
    </w:p>
    <w:p w:rsidR="003933B4" w:rsidRPr="00816A46" w:rsidRDefault="003933B4" w:rsidP="003933B4">
      <w:pPr>
        <w:pStyle w:val="Odsekzoznamu"/>
        <w:numPr>
          <w:ilvl w:val="0"/>
          <w:numId w:val="4"/>
        </w:numPr>
        <w:spacing w:after="0"/>
        <w:contextualSpacing/>
        <w:jc w:val="both"/>
        <w:rPr>
          <w:rFonts w:cstheme="minorHAnsi"/>
        </w:rPr>
      </w:pPr>
      <w:r w:rsidRPr="00E53C79">
        <w:rPr>
          <w:rFonts w:cstheme="minorHAnsi"/>
        </w:rPr>
        <w:t xml:space="preserve">Terénna sociálna práca a terénna práca v obciach s prítomnosťou marginalizovaných rómskych komunít II. (NP </w:t>
      </w:r>
      <w:proofErr w:type="spellStart"/>
      <w:r w:rsidRPr="00E53C79">
        <w:rPr>
          <w:rFonts w:cstheme="minorHAnsi"/>
        </w:rPr>
        <w:t>TSPaTP</w:t>
      </w:r>
      <w:proofErr w:type="spellEnd"/>
      <w:r w:rsidRPr="00E53C79">
        <w:rPr>
          <w:rFonts w:cstheme="minorHAnsi"/>
        </w:rPr>
        <w:t xml:space="preserve"> II.) – realizovaným ÚSVRK, alebo</w:t>
      </w:r>
    </w:p>
    <w:p w:rsidR="003933B4" w:rsidRPr="00A63294" w:rsidRDefault="003933B4" w:rsidP="003933B4">
      <w:pPr>
        <w:pStyle w:val="Odsekzoznamu"/>
        <w:numPr>
          <w:ilvl w:val="0"/>
          <w:numId w:val="4"/>
        </w:numPr>
        <w:spacing w:after="0"/>
        <w:contextualSpacing/>
        <w:jc w:val="both"/>
        <w:rPr>
          <w:rFonts w:cstheme="minorHAnsi"/>
        </w:rPr>
      </w:pPr>
      <w:r w:rsidRPr="00A63294">
        <w:rPr>
          <w:rFonts w:cstheme="minorHAnsi"/>
        </w:rPr>
        <w:t>Podpora a zvyšovanie kvality terénnej sociálnej práce (</w:t>
      </w:r>
      <w:r>
        <w:rPr>
          <w:rFonts w:cstheme="minorHAnsi"/>
        </w:rPr>
        <w:t>NP TSP II) – realizovaným IMPLEA</w:t>
      </w:r>
      <w:r>
        <w:rPr>
          <w:rFonts w:cs="Calibri"/>
          <w:sz w:val="18"/>
          <w:szCs w:val="18"/>
        </w:rPr>
        <w:t>.</w:t>
      </w:r>
    </w:p>
    <w:p w:rsidR="003933B4" w:rsidRDefault="003933B4" w:rsidP="003933B4">
      <w:pPr>
        <w:jc w:val="both"/>
        <w:rPr>
          <w:rFonts w:cstheme="minorHAnsi"/>
        </w:rPr>
      </w:pPr>
      <w:r>
        <w:rPr>
          <w:rFonts w:cstheme="minorHAnsi"/>
        </w:rPr>
        <w:br/>
        <w:t xml:space="preserve">a zároveň spĺňajú kvalifikačnú podmienku: </w:t>
      </w:r>
    </w:p>
    <w:p w:rsidR="003933B4" w:rsidRPr="001065A5" w:rsidRDefault="003933B4" w:rsidP="003933B4">
      <w:pPr>
        <w:pStyle w:val="Odsekzoznamu"/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5D5F66">
        <w:rPr>
          <w:rFonts w:cstheme="minorHAnsi"/>
        </w:rPr>
        <w:t>minimálne nižšie stredné odborné vzdelanie</w:t>
      </w:r>
      <w:r w:rsidRPr="001065A5">
        <w:rPr>
          <w:rFonts w:cs="Calibri"/>
        </w:rPr>
        <w:t xml:space="preserve"> ( §16, ods. 4, pís</w:t>
      </w:r>
      <w:r>
        <w:rPr>
          <w:rFonts w:cs="Calibri"/>
        </w:rPr>
        <w:t>m. a) zákona č. 245/2008 Z. z.)</w:t>
      </w:r>
      <w:r w:rsidRPr="001065A5">
        <w:rPr>
          <w:rStyle w:val="Odkaznapoznmkupodiarou"/>
          <w:rFonts w:cs="Calibri"/>
          <w:strike/>
        </w:rPr>
        <w:footnoteReference w:id="5"/>
      </w:r>
      <w:r>
        <w:rPr>
          <w:rFonts w:cs="Calibri"/>
        </w:rPr>
        <w:t>.</w:t>
      </w:r>
      <w:r w:rsidRPr="001065A5">
        <w:rPr>
          <w:rFonts w:cs="Calibri"/>
          <w:strike/>
        </w:rPr>
        <w:t xml:space="preserve"> </w:t>
      </w:r>
    </w:p>
    <w:p w:rsidR="003933B4" w:rsidRDefault="003933B4" w:rsidP="003933B4">
      <w:pPr>
        <w:jc w:val="both"/>
        <w:rPr>
          <w:rFonts w:cstheme="minorHAnsi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3397"/>
      </w:tblGrid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Meno a priezvisko TP</w:t>
            </w: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Splnenie kvalifikačnej požiadavky </w:t>
            </w: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665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</w:tbl>
    <w:p w:rsidR="003933B4" w:rsidRDefault="003933B4" w:rsidP="003933B4">
      <w:pPr>
        <w:jc w:val="both"/>
        <w:rPr>
          <w:rFonts w:cstheme="minorHAnsi"/>
        </w:rPr>
      </w:pPr>
      <w:r>
        <w:rPr>
          <w:rFonts w:cstheme="minorHAnsi"/>
          <w:b/>
        </w:rPr>
        <w:t>Forma preukázania splnenia kvalifikačnej požiadavky</w:t>
      </w:r>
      <w:r w:rsidRPr="0005124C">
        <w:rPr>
          <w:rFonts w:cstheme="minorHAnsi"/>
        </w:rPr>
        <w:t xml:space="preserve">: </w:t>
      </w:r>
    </w:p>
    <w:p w:rsidR="003933B4" w:rsidRPr="00EE190E" w:rsidRDefault="003933B4" w:rsidP="00134DC0">
      <w:pPr>
        <w:rPr>
          <w:rFonts w:cstheme="minorHAnsi"/>
        </w:rPr>
      </w:pPr>
      <w:r w:rsidRPr="0005124C">
        <w:rPr>
          <w:rFonts w:cstheme="minorHAnsi"/>
        </w:rPr>
        <w:t>Splnenie kvalifikačn</w:t>
      </w:r>
      <w:r>
        <w:rPr>
          <w:rFonts w:cstheme="minorHAnsi"/>
        </w:rPr>
        <w:t>ej podmienky je nutné doložiť dokladom o</w:t>
      </w:r>
      <w:r w:rsidRPr="00EE190E">
        <w:rPr>
          <w:rFonts w:cstheme="minorHAnsi"/>
        </w:rPr>
        <w:t xml:space="preserve"> najvyššie dosiahnutom vzdelaní </w:t>
      </w:r>
      <w:r w:rsidR="00572957">
        <w:rPr>
          <w:rFonts w:cstheme="minorHAnsi"/>
        </w:rPr>
        <w:t xml:space="preserve">a </w:t>
      </w:r>
      <w:r w:rsidR="00572957" w:rsidRPr="00134DC0">
        <w:rPr>
          <w:rFonts w:cstheme="minorHAnsi"/>
          <w:i/>
          <w:color w:val="2E74B5" w:themeColor="accent1" w:themeShade="BF"/>
        </w:rPr>
        <w:t>podpísaným štruktúrovaným životopisom</w:t>
      </w:r>
      <w:r w:rsidR="00572957">
        <w:rPr>
          <w:rStyle w:val="Odkaznapoznmkupodiarou"/>
          <w:i/>
        </w:rPr>
        <w:footnoteReference w:id="6"/>
      </w:r>
      <w:r>
        <w:rPr>
          <w:rFonts w:cstheme="minorHAnsi"/>
        </w:rPr>
        <w:t>.</w:t>
      </w:r>
      <w:r>
        <w:rPr>
          <w:rFonts w:cstheme="minorHAnsi"/>
        </w:rPr>
        <w:br/>
      </w:r>
    </w:p>
    <w:p w:rsidR="003933B4" w:rsidRPr="00EE190E" w:rsidRDefault="003933B4" w:rsidP="003933B4">
      <w:pPr>
        <w:jc w:val="both"/>
        <w:rPr>
          <w:rFonts w:cstheme="minorHAnsi"/>
        </w:rPr>
      </w:pPr>
      <w:r w:rsidRPr="00816A46">
        <w:rPr>
          <w:rFonts w:cstheme="minorHAnsi"/>
          <w:b/>
          <w:u w:val="single"/>
        </w:rPr>
        <w:t>Pozícia</w:t>
      </w:r>
      <w:r>
        <w:rPr>
          <w:rFonts w:cstheme="minorHAnsi"/>
          <w:b/>
          <w:u w:val="single"/>
        </w:rPr>
        <w:t>: Odborný pracovník/pracovníčka</w:t>
      </w:r>
      <w:r w:rsidRPr="00816A46">
        <w:rPr>
          <w:rStyle w:val="Odkaznapoznmkupodiarou"/>
          <w:b/>
          <w:u w:val="single"/>
        </w:rPr>
        <w:footnoteReference w:id="7"/>
      </w:r>
    </w:p>
    <w:p w:rsidR="003933B4" w:rsidRPr="00A63294" w:rsidRDefault="003933B4" w:rsidP="003933B4">
      <w:pPr>
        <w:jc w:val="both"/>
        <w:rPr>
          <w:rFonts w:cstheme="minorHAnsi"/>
        </w:rPr>
      </w:pPr>
      <w:r w:rsidRPr="00CD400A">
        <w:rPr>
          <w:rFonts w:cstheme="minorHAnsi"/>
        </w:rPr>
        <w:t xml:space="preserve">Ďalej </w:t>
      </w:r>
      <w:r w:rsidRPr="00140674">
        <w:rPr>
          <w:rFonts w:cstheme="minorHAnsi"/>
        </w:rPr>
        <w:t>subjekt potvrdzuje, že nižšie menovan</w:t>
      </w:r>
      <w:r>
        <w:rPr>
          <w:rFonts w:cstheme="minorHAnsi"/>
        </w:rPr>
        <w:t>é osoby</w:t>
      </w:r>
      <w:r w:rsidRPr="00CD400A">
        <w:rPr>
          <w:rFonts w:cstheme="minorHAnsi"/>
        </w:rPr>
        <w:t xml:space="preserve"> boli </w:t>
      </w:r>
      <w:r>
        <w:rPr>
          <w:rFonts w:cstheme="minorHAnsi"/>
        </w:rPr>
        <w:t>ku dňu 30.06.2023</w:t>
      </w:r>
      <w:r w:rsidRPr="00140674">
        <w:rPr>
          <w:rFonts w:cstheme="minorHAnsi"/>
        </w:rPr>
        <w:t xml:space="preserve"> </w:t>
      </w:r>
      <w:r w:rsidRPr="00CD400A">
        <w:rPr>
          <w:rFonts w:cstheme="minorHAnsi"/>
        </w:rPr>
        <w:t>v pracovnoprávnom vzťahu</w:t>
      </w:r>
      <w:r>
        <w:rPr>
          <w:rFonts w:cstheme="minorHAnsi"/>
        </w:rPr>
        <w:t xml:space="preserve"> </w:t>
      </w:r>
      <w:r w:rsidRPr="001E57CE">
        <w:rPr>
          <w:rFonts w:cstheme="minorHAnsi"/>
        </w:rPr>
        <w:t>so subjektom</w:t>
      </w:r>
      <w:r w:rsidRPr="00CD400A">
        <w:rPr>
          <w:rFonts w:cstheme="minorHAnsi"/>
        </w:rPr>
        <w:t xml:space="preserve"> </w:t>
      </w:r>
      <w:r>
        <w:rPr>
          <w:rFonts w:cstheme="minorHAnsi"/>
        </w:rPr>
        <w:t>a na pozícii:</w:t>
      </w:r>
      <w:r w:rsidRPr="00CD400A">
        <w:rPr>
          <w:rFonts w:cstheme="minorHAnsi"/>
        </w:rPr>
        <w:t xml:space="preserve"> </w:t>
      </w:r>
      <w:r w:rsidRPr="00816A46">
        <w:rPr>
          <w:rFonts w:cstheme="minorHAnsi"/>
          <w:b/>
        </w:rPr>
        <w:t>odborn</w:t>
      </w:r>
      <w:r>
        <w:rPr>
          <w:rFonts w:cstheme="minorHAnsi"/>
          <w:b/>
        </w:rPr>
        <w:t>ý</w:t>
      </w:r>
      <w:r w:rsidRPr="00816A46">
        <w:rPr>
          <w:rFonts w:cstheme="minorHAnsi"/>
          <w:b/>
        </w:rPr>
        <w:t xml:space="preserve"> pracovní</w:t>
      </w:r>
      <w:r>
        <w:rPr>
          <w:rFonts w:cstheme="minorHAnsi"/>
          <w:b/>
        </w:rPr>
        <w:t>k</w:t>
      </w:r>
      <w:r w:rsidRPr="00CD400A">
        <w:rPr>
          <w:rFonts w:cstheme="minorHAnsi"/>
        </w:rPr>
        <w:t xml:space="preserve"> (ďalej ako „</w:t>
      </w:r>
      <w:r w:rsidRPr="00140674">
        <w:rPr>
          <w:rFonts w:cstheme="minorHAnsi"/>
        </w:rPr>
        <w:t xml:space="preserve">OP“) </w:t>
      </w:r>
      <w:r>
        <w:rPr>
          <w:rFonts w:cstheme="minorHAnsi"/>
        </w:rPr>
        <w:t xml:space="preserve">a boli vybraní na túto pozíciu na základe riadneho výberového konania </w:t>
      </w:r>
      <w:r w:rsidRPr="00140674">
        <w:rPr>
          <w:rFonts w:cstheme="minorHAnsi"/>
        </w:rPr>
        <w:t>v</w:t>
      </w:r>
      <w:r>
        <w:rPr>
          <w:rFonts w:cstheme="minorHAnsi"/>
        </w:rPr>
        <w:t> </w:t>
      </w:r>
      <w:r w:rsidRPr="00140674">
        <w:rPr>
          <w:rFonts w:cstheme="minorHAnsi"/>
        </w:rPr>
        <w:t>rámci</w:t>
      </w:r>
      <w:r>
        <w:rPr>
          <w:rFonts w:cstheme="minorHAnsi"/>
        </w:rPr>
        <w:t xml:space="preserve"> národného projektu  </w:t>
      </w:r>
      <w:r w:rsidRPr="00A63294">
        <w:rPr>
          <w:rFonts w:cstheme="minorHAnsi"/>
        </w:rPr>
        <w:t>Podpora a zvyšovanie kvality terénnej sociálnej práce (</w:t>
      </w:r>
      <w:r>
        <w:rPr>
          <w:rFonts w:cstheme="minorHAnsi"/>
        </w:rPr>
        <w:t>NP TSP II) – realizovaným IMPLEA</w:t>
      </w:r>
    </w:p>
    <w:p w:rsidR="003933B4" w:rsidRDefault="003933B4" w:rsidP="003933B4">
      <w:pPr>
        <w:jc w:val="both"/>
        <w:rPr>
          <w:rFonts w:cstheme="minorHAnsi"/>
        </w:rPr>
      </w:pPr>
      <w:r w:rsidRPr="00140674">
        <w:rPr>
          <w:rFonts w:cstheme="minorHAnsi"/>
        </w:rPr>
        <w:t>a zároveň spĺňajú kvalifikačné podmienky:</w:t>
      </w:r>
    </w:p>
    <w:p w:rsidR="003933B4" w:rsidRDefault="003933B4" w:rsidP="003933B4">
      <w:pPr>
        <w:numPr>
          <w:ilvl w:val="0"/>
          <w:numId w:val="2"/>
        </w:numPr>
        <w:spacing w:after="0"/>
        <w:ind w:left="567" w:hanging="283"/>
        <w:jc w:val="both"/>
        <w:rPr>
          <w:rFonts w:cs="Calibri"/>
        </w:rPr>
      </w:pPr>
      <w:r w:rsidRPr="0015592B">
        <w:rPr>
          <w:rFonts w:cs="Calibri"/>
        </w:rPr>
        <w:t>ukončené VŠ vzdelanie II. stupňa v odbore sociálna práca, ekonómia, psychol</w:t>
      </w:r>
      <w:r>
        <w:rPr>
          <w:rFonts w:cs="Calibri"/>
        </w:rPr>
        <w:t>ógia, pedagogika, práv</w:t>
      </w:r>
      <w:r w:rsidRPr="0015592B">
        <w:rPr>
          <w:rFonts w:cs="Calibri"/>
        </w:rPr>
        <w:t xml:space="preserve">o a iné humanitné a sociálne </w:t>
      </w:r>
      <w:r>
        <w:rPr>
          <w:rFonts w:cs="Calibri"/>
        </w:rPr>
        <w:t>vedy,</w:t>
      </w:r>
    </w:p>
    <w:p w:rsidR="003933B4" w:rsidRPr="00A92FEC" w:rsidRDefault="003933B4" w:rsidP="003933B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</w:pPr>
      <w:r w:rsidRPr="00A92FEC">
        <w:t>minimálne 3 roky pracovných skúseností</w:t>
      </w:r>
      <w:r>
        <w:t>,</w:t>
      </w:r>
    </w:p>
    <w:p w:rsidR="003933B4" w:rsidRDefault="003933B4" w:rsidP="003933B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</w:pPr>
      <w:r w:rsidRPr="00A92FEC">
        <w:t>preukázateľná  pracovná skúsenosť v trvaní min. 1 rok</w:t>
      </w:r>
      <w:r>
        <w:t xml:space="preserve"> </w:t>
      </w:r>
    </w:p>
    <w:p w:rsidR="003933B4" w:rsidRDefault="003933B4" w:rsidP="003933B4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  <w:r>
        <w:t xml:space="preserve">a) </w:t>
      </w:r>
      <w:r w:rsidRPr="00FA4999">
        <w:t>v oblasti podpory bývania</w:t>
      </w:r>
      <w:r>
        <w:t xml:space="preserve"> a</w:t>
      </w:r>
      <w:r w:rsidRPr="00FA4999">
        <w:t xml:space="preserve"> v súvisiacich témach</w:t>
      </w:r>
      <w:r>
        <w:t xml:space="preserve"> (bývanie), </w:t>
      </w:r>
      <w:r>
        <w:tab/>
      </w:r>
      <w:r>
        <w:br/>
        <w:t xml:space="preserve">b) </w:t>
      </w:r>
      <w:r w:rsidRPr="00A92FEC">
        <w:t>v súvisiacich témach financi</w:t>
      </w:r>
      <w:r>
        <w:t>í</w:t>
      </w:r>
      <w:r w:rsidRPr="00A92FEC">
        <w:t xml:space="preserve"> a oddlžovani</w:t>
      </w:r>
      <w:r>
        <w:t>a</w:t>
      </w:r>
      <w:r w:rsidRPr="00A92FEC">
        <w:t xml:space="preserve"> v kontexte cieľových skupín (</w:t>
      </w:r>
      <w:r>
        <w:t>financie a oddlžovanie</w:t>
      </w:r>
      <w:r w:rsidRPr="00A92FEC">
        <w:t>)</w:t>
      </w:r>
      <w:r>
        <w:tab/>
      </w:r>
      <w:r>
        <w:br/>
        <w:t xml:space="preserve">c) </w:t>
      </w:r>
      <w:r w:rsidRPr="00FA4999">
        <w:t>v</w:t>
      </w:r>
      <w:r>
        <w:t xml:space="preserve"> </w:t>
      </w:r>
      <w:r w:rsidRPr="00FA4999">
        <w:t>oblasti podporovaného zames</w:t>
      </w:r>
      <w:r>
        <w:t xml:space="preserve">tnávania osôb pochádzajúcich z </w:t>
      </w:r>
      <w:r w:rsidRPr="00FA4999">
        <w:t xml:space="preserve">MRK, ľudí bez </w:t>
      </w:r>
      <w:r>
        <w:t xml:space="preserve"> domova,         r</w:t>
      </w:r>
      <w:r w:rsidRPr="00FA4999">
        <w:t>esp. iných nízkopríjmových skupín</w:t>
      </w:r>
      <w:r>
        <w:t xml:space="preserve"> (zamestnanie).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3680"/>
      </w:tblGrid>
      <w:tr w:rsidR="003933B4" w:rsidTr="00870725">
        <w:trPr>
          <w:jc w:val="center"/>
        </w:trPr>
        <w:tc>
          <w:tcPr>
            <w:tcW w:w="5382" w:type="dxa"/>
            <w:vAlign w:val="center"/>
          </w:tcPr>
          <w:p w:rsidR="003933B4" w:rsidRDefault="003933B4" w:rsidP="0087072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Meno a priezvisko OP</w:t>
            </w:r>
          </w:p>
        </w:tc>
        <w:tc>
          <w:tcPr>
            <w:tcW w:w="3680" w:type="dxa"/>
            <w:vAlign w:val="center"/>
          </w:tcPr>
          <w:p w:rsidR="003933B4" w:rsidRPr="008D691B" w:rsidRDefault="003933B4" w:rsidP="0087072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Oblasť </w:t>
            </w:r>
            <w:r>
              <w:rPr>
                <w:rFonts w:cstheme="minorHAnsi"/>
                <w:b/>
              </w:rPr>
              <w:br/>
            </w:r>
            <w:r w:rsidRPr="008D691B">
              <w:rPr>
                <w:rFonts w:cstheme="minorHAnsi"/>
                <w:b/>
                <w:sz w:val="16"/>
              </w:rPr>
              <w:t>(bývanie, financie a oddlžovanie, zamestnávanie)</w:t>
            </w:r>
          </w:p>
        </w:tc>
      </w:tr>
      <w:tr w:rsidR="003933B4" w:rsidTr="00870725">
        <w:trPr>
          <w:jc w:val="center"/>
        </w:trPr>
        <w:tc>
          <w:tcPr>
            <w:tcW w:w="5382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680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382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680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  <w:tr w:rsidR="003933B4" w:rsidTr="00870725">
        <w:trPr>
          <w:jc w:val="center"/>
        </w:trPr>
        <w:tc>
          <w:tcPr>
            <w:tcW w:w="5382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  <w:tc>
          <w:tcPr>
            <w:tcW w:w="3680" w:type="dxa"/>
            <w:vAlign w:val="center"/>
          </w:tcPr>
          <w:p w:rsidR="003933B4" w:rsidRDefault="003933B4" w:rsidP="00870725">
            <w:pPr>
              <w:jc w:val="both"/>
              <w:rPr>
                <w:rFonts w:cstheme="minorHAnsi"/>
              </w:rPr>
            </w:pPr>
          </w:p>
        </w:tc>
      </w:tr>
    </w:tbl>
    <w:p w:rsidR="00134DC0" w:rsidRDefault="003933B4" w:rsidP="003933B4">
      <w:pPr>
        <w:jc w:val="both"/>
        <w:rPr>
          <w:rFonts w:cstheme="minorHAnsi"/>
          <w:b/>
        </w:rPr>
      </w:pPr>
      <w:r>
        <w:rPr>
          <w:rFonts w:cstheme="minorHAnsi"/>
          <w:b/>
        </w:rPr>
        <w:br/>
      </w:r>
    </w:p>
    <w:p w:rsidR="00134DC0" w:rsidRDefault="00134DC0" w:rsidP="003933B4">
      <w:pPr>
        <w:jc w:val="both"/>
        <w:rPr>
          <w:rFonts w:cstheme="minorHAnsi"/>
          <w:b/>
        </w:rPr>
      </w:pPr>
    </w:p>
    <w:p w:rsidR="00134DC0" w:rsidRDefault="00134DC0" w:rsidP="003933B4">
      <w:pPr>
        <w:jc w:val="both"/>
        <w:rPr>
          <w:rFonts w:cstheme="minorHAnsi"/>
          <w:b/>
        </w:rPr>
      </w:pPr>
    </w:p>
    <w:p w:rsidR="003933B4" w:rsidRDefault="003933B4" w:rsidP="003933B4">
      <w:pPr>
        <w:jc w:val="both"/>
        <w:rPr>
          <w:rFonts w:cstheme="minorHAnsi"/>
        </w:rPr>
      </w:pPr>
      <w:r>
        <w:rPr>
          <w:rFonts w:cstheme="minorHAnsi"/>
          <w:b/>
        </w:rPr>
        <w:lastRenderedPageBreak/>
        <w:t>Forma preukázania splnenia kvalifikačnej požiadavky</w:t>
      </w:r>
      <w:r w:rsidRPr="0005124C">
        <w:rPr>
          <w:rFonts w:cstheme="minorHAnsi"/>
        </w:rPr>
        <w:t xml:space="preserve">: </w:t>
      </w:r>
    </w:p>
    <w:p w:rsidR="003933B4" w:rsidRDefault="003933B4" w:rsidP="003933B4">
      <w:pPr>
        <w:jc w:val="both"/>
        <w:rPr>
          <w:rFonts w:cstheme="minorHAnsi"/>
        </w:rPr>
      </w:pPr>
      <w:r w:rsidRPr="00EE190E">
        <w:rPr>
          <w:rFonts w:cstheme="minorHAnsi"/>
        </w:rPr>
        <w:t xml:space="preserve">Splnenie kvalifikačných predpokladov je nutné doložiť </w:t>
      </w:r>
      <w:r w:rsidRPr="00816A46">
        <w:rPr>
          <w:rFonts w:cstheme="minorHAnsi"/>
          <w:i/>
        </w:rPr>
        <w:t>vysokoškolským diplomom</w:t>
      </w:r>
      <w:r w:rsidRPr="00EE190E">
        <w:rPr>
          <w:rFonts w:cstheme="minorHAnsi"/>
        </w:rPr>
        <w:t xml:space="preserve"> </w:t>
      </w:r>
      <w:r>
        <w:rPr>
          <w:rFonts w:cstheme="minorHAnsi"/>
        </w:rPr>
        <w:t>a</w:t>
      </w:r>
      <w:r w:rsidR="00597042">
        <w:rPr>
          <w:rFonts w:cstheme="minorHAnsi"/>
        </w:rPr>
        <w:t> </w:t>
      </w:r>
      <w:r w:rsidR="00597042" w:rsidRPr="00134DC0">
        <w:rPr>
          <w:rFonts w:cstheme="minorHAnsi"/>
          <w:i/>
          <w:color w:val="2E74B5" w:themeColor="accent1" w:themeShade="BF"/>
        </w:rPr>
        <w:t xml:space="preserve">podpísaným štruktúrovaným </w:t>
      </w:r>
      <w:r w:rsidRPr="00134DC0">
        <w:rPr>
          <w:rFonts w:cstheme="minorHAnsi"/>
          <w:i/>
          <w:color w:val="2E74B5" w:themeColor="accent1" w:themeShade="BF"/>
        </w:rPr>
        <w:t>životopisom</w:t>
      </w:r>
      <w:r w:rsidR="00572957" w:rsidRPr="00134DC0">
        <w:rPr>
          <w:rStyle w:val="Odkaznapoznmkupodiarou"/>
          <w:i/>
          <w:color w:val="2E74B5" w:themeColor="accent1" w:themeShade="BF"/>
        </w:rPr>
        <w:footnoteReference w:id="8"/>
      </w:r>
      <w:r>
        <w:rPr>
          <w:rFonts w:cstheme="minorHAnsi"/>
        </w:rPr>
        <w:t>, ktorý reflektuje podmienku min 3 rokov pracovných skúseností a 1 rok pracovnej skúsenosti v oblasti odborných činností</w:t>
      </w:r>
    </w:p>
    <w:p w:rsidR="003933B4" w:rsidRDefault="003933B4" w:rsidP="003933B4">
      <w:pPr>
        <w:jc w:val="both"/>
        <w:rPr>
          <w:rFonts w:cstheme="minorHAnsi"/>
        </w:rPr>
      </w:pPr>
    </w:p>
    <w:p w:rsidR="003933B4" w:rsidRDefault="003933B4" w:rsidP="003933B4">
      <w:pPr>
        <w:jc w:val="both"/>
        <w:rPr>
          <w:rFonts w:cstheme="minorHAnsi"/>
        </w:rPr>
      </w:pP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>
        <w:rPr>
          <w:rFonts w:cstheme="minorHAnsi"/>
        </w:rPr>
        <w:t xml:space="preserve">                    </w:t>
      </w:r>
      <w:r w:rsidRPr="00EE190E">
        <w:rPr>
          <w:rFonts w:cstheme="minorHAnsi"/>
        </w:rPr>
        <w:t>.................................................................................</w:t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  <w:t xml:space="preserve">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E190E">
        <w:rPr>
          <w:rFonts w:cstheme="minorHAnsi"/>
        </w:rPr>
        <w:t xml:space="preserve">podpis </w:t>
      </w:r>
      <w:r>
        <w:rPr>
          <w:rFonts w:cstheme="minorHAnsi"/>
        </w:rPr>
        <w:t>štatutárneho zástupcu a pečiatka</w:t>
      </w:r>
    </w:p>
    <w:p w:rsidR="003933B4" w:rsidRPr="00EE190E" w:rsidRDefault="003933B4" w:rsidP="003933B4">
      <w:pPr>
        <w:rPr>
          <w:rFonts w:cstheme="minorHAnsi"/>
        </w:rPr>
      </w:pPr>
      <w:r w:rsidRPr="00EE190E">
        <w:rPr>
          <w:rFonts w:cstheme="minorHAnsi"/>
        </w:rPr>
        <w:t>Prílohy:</w:t>
      </w:r>
    </w:p>
    <w:p w:rsidR="002F7838" w:rsidRDefault="003933B4" w:rsidP="00134DC0">
      <w:pPr>
        <w:jc w:val="both"/>
      </w:pPr>
      <w:r>
        <w:rPr>
          <w:rFonts w:cstheme="minorHAnsi"/>
        </w:rPr>
        <w:t>Doklad o</w:t>
      </w:r>
      <w:r w:rsidR="00597042">
        <w:rPr>
          <w:rFonts w:cstheme="minorHAnsi"/>
        </w:rPr>
        <w:t> </w:t>
      </w:r>
      <w:r>
        <w:rPr>
          <w:rFonts w:cstheme="minorHAnsi"/>
        </w:rPr>
        <w:t>vzdelaní</w:t>
      </w:r>
      <w:r w:rsidR="00597042">
        <w:rPr>
          <w:rFonts w:cstheme="minorHAnsi"/>
        </w:rPr>
        <w:t xml:space="preserve">, </w:t>
      </w:r>
      <w:r w:rsidR="00597042" w:rsidRPr="00134DC0">
        <w:rPr>
          <w:rFonts w:cstheme="minorHAnsi"/>
          <w:color w:val="2E74B5" w:themeColor="accent1" w:themeShade="BF"/>
        </w:rPr>
        <w:t>podpísaný štruktúrovaný životopis</w:t>
      </w:r>
      <w:r w:rsidRPr="00134DC0">
        <w:rPr>
          <w:rFonts w:cstheme="minorHAnsi"/>
          <w:color w:val="2E74B5" w:themeColor="accent1" w:themeShade="BF"/>
        </w:rPr>
        <w:t xml:space="preserve"> </w:t>
      </w:r>
      <w:r>
        <w:rPr>
          <w:rFonts w:cstheme="minorHAnsi"/>
        </w:rPr>
        <w:t>a ďalšia dokumentácia podľa príslušnej pozície</w:t>
      </w:r>
    </w:p>
    <w:sectPr w:rsidR="002F7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386" w:rsidRDefault="00B33386" w:rsidP="003933B4">
      <w:pPr>
        <w:spacing w:after="0" w:line="240" w:lineRule="auto"/>
      </w:pPr>
      <w:r>
        <w:separator/>
      </w:r>
    </w:p>
  </w:endnote>
  <w:endnote w:type="continuationSeparator" w:id="0">
    <w:p w:rsidR="00B33386" w:rsidRDefault="00B33386" w:rsidP="0039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386" w:rsidRDefault="00B33386" w:rsidP="003933B4">
      <w:pPr>
        <w:spacing w:after="0" w:line="240" w:lineRule="auto"/>
      </w:pPr>
      <w:r>
        <w:separator/>
      </w:r>
    </w:p>
  </w:footnote>
  <w:footnote w:type="continuationSeparator" w:id="0">
    <w:p w:rsidR="00B33386" w:rsidRDefault="00B33386" w:rsidP="003933B4">
      <w:pPr>
        <w:spacing w:after="0" w:line="240" w:lineRule="auto"/>
      </w:pPr>
      <w:r>
        <w:continuationSeparator/>
      </w:r>
    </w:p>
  </w:footnote>
  <w:footnote w:id="1">
    <w:p w:rsidR="003933B4" w:rsidRPr="00746402" w:rsidRDefault="003933B4" w:rsidP="003933B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B2D56">
        <w:rPr>
          <w:rFonts w:ascii="Calibri" w:hAnsi="Calibri" w:cs="Calibri"/>
          <w:sz w:val="18"/>
          <w:szCs w:val="18"/>
        </w:rPr>
        <w:t xml:space="preserve">V zmysle § 5 ods. 1a zákona č. 219/2014 </w:t>
      </w:r>
      <w:proofErr w:type="spellStart"/>
      <w:r w:rsidRPr="002B2D56">
        <w:rPr>
          <w:rFonts w:ascii="Calibri" w:hAnsi="Calibri" w:cs="Calibri"/>
          <w:sz w:val="18"/>
          <w:szCs w:val="18"/>
        </w:rPr>
        <w:t>Z.z</w:t>
      </w:r>
      <w:proofErr w:type="spellEnd"/>
      <w:r w:rsidRPr="002B2D56">
        <w:rPr>
          <w:rFonts w:ascii="Calibri" w:hAnsi="Calibri" w:cs="Calibri"/>
          <w:sz w:val="18"/>
          <w:szCs w:val="18"/>
        </w:rPr>
        <w:t>. o sociálnej práci a o podmienkach na výkon niektorých odborných činností v oblasti sociálnych vecí a rodiny a o zmene a doplnení niektorých zákonov.</w:t>
      </w:r>
    </w:p>
  </w:footnote>
  <w:footnote w:id="2">
    <w:p w:rsidR="003933B4" w:rsidRPr="00AA7366" w:rsidRDefault="003933B4" w:rsidP="003933B4">
      <w:pPr>
        <w:pStyle w:val="Textpoznmkypodiarou"/>
        <w:jc w:val="both"/>
        <w:rPr>
          <w:szCs w:val="24"/>
        </w:rPr>
      </w:pPr>
      <w:r>
        <w:rPr>
          <w:rStyle w:val="Odkaznapoznmkupodiarou"/>
        </w:rPr>
        <w:footnoteRef/>
      </w:r>
      <w:r>
        <w:t xml:space="preserve"> </w:t>
      </w:r>
      <w:r w:rsidRPr="002B2D56">
        <w:rPr>
          <w:rFonts w:ascii="Calibri" w:hAnsi="Calibri" w:cs="Calibri"/>
          <w:sz w:val="18"/>
          <w:szCs w:val="18"/>
        </w:rPr>
        <w:t>A to v prípade, ak pracovník k 1.</w:t>
      </w:r>
      <w:r>
        <w:rPr>
          <w:rFonts w:ascii="Calibri" w:hAnsi="Calibri" w:cs="Calibri"/>
          <w:sz w:val="18"/>
          <w:szCs w:val="18"/>
        </w:rPr>
        <w:t xml:space="preserve"> </w:t>
      </w:r>
      <w:r w:rsidRPr="002B2D56">
        <w:rPr>
          <w:rFonts w:ascii="Calibri" w:hAnsi="Calibri" w:cs="Calibri"/>
          <w:sz w:val="18"/>
          <w:szCs w:val="18"/>
        </w:rPr>
        <w:t>januáru 2015 vykonával pracovné činnosti, ktoré svojím charakterom  zodpovedajú sociálnej práci podľa zákona č. 219/2014 Z. z. v znení neskorších predpisov  v pracovnoprávnom vzťahu alebo v obdobnom pracovnom vzťahu.</w:t>
      </w:r>
    </w:p>
  </w:footnote>
  <w:footnote w:id="3">
    <w:p w:rsidR="00572957" w:rsidRDefault="00572957" w:rsidP="00572957">
      <w:pPr>
        <w:pStyle w:val="Textpoznmkypodiarou"/>
      </w:pPr>
      <w:r w:rsidRPr="00134DC0">
        <w:rPr>
          <w:rStyle w:val="Odkaznapoznmkupodiarou"/>
          <w:color w:val="2E74B5" w:themeColor="accent1" w:themeShade="BF"/>
        </w:rPr>
        <w:footnoteRef/>
      </w:r>
      <w:r w:rsidRPr="00134DC0">
        <w:rPr>
          <w:color w:val="2E74B5" w:themeColor="accent1" w:themeShade="BF"/>
        </w:rPr>
        <w:t xml:space="preserve"> </w:t>
      </w:r>
      <w:r w:rsidRPr="00134DC0">
        <w:rPr>
          <w:color w:val="2E74B5" w:themeColor="accent1" w:themeShade="BF"/>
        </w:rPr>
        <w:t>Odporúčaný formulár životopisu je prílohou Príručky. Životopis musí obsahovať informácie o získanej kvalifikácii, dosiahnutý stupeň vzdelania, dobe (deň začiatku a deň konca) a obsahu vykonávaných činností, ako aj iné informácie relevantné k preukázaniu splnenia stanovených kvalifikačných a odborných predpokladov na príslušnú pozíciu.</w:t>
      </w:r>
    </w:p>
  </w:footnote>
  <w:footnote w:id="4">
    <w:p w:rsidR="003933B4" w:rsidRDefault="003933B4" w:rsidP="003933B4">
      <w:pPr>
        <w:pStyle w:val="Textpoznmkypodiarou"/>
      </w:pPr>
      <w:r>
        <w:rPr>
          <w:rStyle w:val="Odkaznapoznmkupodiarou"/>
        </w:rPr>
        <w:footnoteRef/>
      </w:r>
      <w:r>
        <w:t xml:space="preserve"> Ak subjekt nezamestnával TP, túto časť potvrdenia vymaže.  </w:t>
      </w:r>
    </w:p>
  </w:footnote>
  <w:footnote w:id="5">
    <w:p w:rsidR="003933B4" w:rsidRPr="00A408BF" w:rsidRDefault="003933B4" w:rsidP="003933B4">
      <w:pPr>
        <w:pStyle w:val="Textpoznmkypodiarou"/>
        <w:spacing w:after="120"/>
        <w:jc w:val="both"/>
      </w:pPr>
      <w:r w:rsidRPr="001065A5">
        <w:rPr>
          <w:rStyle w:val="Odkaznapoznmkupodiarou"/>
          <w:rFonts w:cs="Calibri"/>
          <w:sz w:val="18"/>
          <w:szCs w:val="18"/>
        </w:rPr>
        <w:footnoteRef/>
      </w:r>
      <w:r w:rsidRPr="001065A5">
        <w:rPr>
          <w:rFonts w:ascii="Calibri" w:hAnsi="Calibri" w:cs="Calibri"/>
          <w:sz w:val="18"/>
          <w:szCs w:val="18"/>
        </w:rPr>
        <w:t xml:space="preserve"> </w:t>
      </w:r>
      <w:r w:rsidRPr="00A408BF">
        <w:t>Nižšie stredné odborné vzdelanie (nižšie sekundárne),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učilišti, ktorý sa ukončuje záverečnou skúškou, alebo absolvovaním tretieho ročníka vzdelávacieho programu praktickej školy; dokladom o získanom stupni vzdelania a zároveň o získanej kvalifikácii je vysvedčenie o záverečnej skúške; v učebných odboroch určených štátnym vzdelávacím programom môže byť dokladom o získanej kvalifikácii aj výučný list; dokladom o získanom stupni vzdelania v praktickej škole je záverečné vysvedčenie.</w:t>
      </w:r>
    </w:p>
  </w:footnote>
  <w:footnote w:id="6">
    <w:p w:rsidR="00572957" w:rsidRDefault="00572957">
      <w:pPr>
        <w:pStyle w:val="Textpoznmkypodiarou"/>
      </w:pPr>
      <w:r w:rsidRPr="00134DC0">
        <w:rPr>
          <w:rStyle w:val="Odkaznapoznmkupodiarou"/>
          <w:color w:val="2E74B5" w:themeColor="accent1" w:themeShade="BF"/>
        </w:rPr>
        <w:footnoteRef/>
      </w:r>
      <w:r w:rsidRPr="00134DC0">
        <w:rPr>
          <w:color w:val="2E74B5" w:themeColor="accent1" w:themeShade="BF"/>
        </w:rPr>
        <w:t xml:space="preserve"> </w:t>
      </w:r>
      <w:r w:rsidRPr="00134DC0">
        <w:rPr>
          <w:color w:val="2E74B5" w:themeColor="accent1" w:themeShade="BF"/>
        </w:rPr>
        <w:t>Odporúčaný formulár životopisu je prílohou Príručky. Životopis musí obsahovať informácie o získanej kvalifikácii, dosiahnutý stupeň vzdelania, dobe (deň začiatku a deň konca) a obsahu vykonávaných činností, ako aj iné informácie relevantné k preukázaniu splnenia stanovených kvalifikačných a odborných predpokladov na príslušnú pozíciu.</w:t>
      </w:r>
    </w:p>
  </w:footnote>
  <w:footnote w:id="7">
    <w:p w:rsidR="003933B4" w:rsidRDefault="003933B4" w:rsidP="003933B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Ak subjekt nezamestnával odborných pracovníkov, túto časť potvrdenia vymaže.  </w:t>
      </w:r>
    </w:p>
  </w:footnote>
  <w:footnote w:id="8">
    <w:p w:rsidR="00572957" w:rsidRPr="00134DC0" w:rsidRDefault="00572957" w:rsidP="00572957">
      <w:pPr>
        <w:pStyle w:val="Textpoznmkypodiarou"/>
        <w:rPr>
          <w:color w:val="2E74B5" w:themeColor="accent1" w:themeShade="BF"/>
        </w:rPr>
      </w:pPr>
      <w:r w:rsidRPr="00134DC0">
        <w:rPr>
          <w:rStyle w:val="Odkaznapoznmkupodiarou"/>
          <w:color w:val="2E74B5" w:themeColor="accent1" w:themeShade="BF"/>
        </w:rPr>
        <w:footnoteRef/>
      </w:r>
      <w:r w:rsidRPr="00134DC0">
        <w:rPr>
          <w:color w:val="2E74B5" w:themeColor="accent1" w:themeShade="BF"/>
        </w:rPr>
        <w:t xml:space="preserve"> </w:t>
      </w:r>
      <w:r w:rsidRPr="00134DC0">
        <w:rPr>
          <w:color w:val="2E74B5" w:themeColor="accent1" w:themeShade="BF"/>
        </w:rPr>
        <w:t>Odporúčaný formulár životopisu je prílohou Príručky. Životopis musí obsahovať informácie o získanej kvalifikácii, dosiahnutý stupeň vzdelania, dobe (deň začiatku a deň konca) a obsahu vykonávaných činností, ako aj iné informácie relevantné k preukázaniu splnenia stanovených kvalifikačných a odborných predpokladov na príslušnú pozíciu.</w:t>
      </w:r>
    </w:p>
    <w:p w:rsidR="00572957" w:rsidRDefault="00572957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B6F28"/>
    <w:multiLevelType w:val="hybridMultilevel"/>
    <w:tmpl w:val="642A035C"/>
    <w:lvl w:ilvl="0" w:tplc="46D2420E">
      <w:start w:val="1"/>
      <w:numFmt w:val="upperLetter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44CF8"/>
    <w:multiLevelType w:val="hybridMultilevel"/>
    <w:tmpl w:val="626AF56C"/>
    <w:lvl w:ilvl="0" w:tplc="DE1A1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4050EA"/>
    <w:multiLevelType w:val="hybridMultilevel"/>
    <w:tmpl w:val="BA06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ielená Klačanská Lucia">
    <w15:presenceInfo w15:providerId="AD" w15:userId="S-1-5-21-623720501-4287158864-1464952876-13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B4"/>
    <w:rsid w:val="00134DC0"/>
    <w:rsid w:val="002F7838"/>
    <w:rsid w:val="003933B4"/>
    <w:rsid w:val="00572957"/>
    <w:rsid w:val="00597042"/>
    <w:rsid w:val="009E2243"/>
    <w:rsid w:val="00B33386"/>
    <w:rsid w:val="00E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CB0D4-0B57-4330-8878-DD6ADBC7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33B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semiHidden/>
    <w:rsid w:val="003933B4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semiHidden/>
    <w:rsid w:val="003933B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3933B4"/>
    <w:rPr>
      <w:rFonts w:cs="Times New Roman"/>
      <w:vertAlign w:val="superscript"/>
    </w:r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,Odsek,Bullet 1"/>
    <w:basedOn w:val="Normlny"/>
    <w:link w:val="OdsekzoznamuChar"/>
    <w:uiPriority w:val="34"/>
    <w:qFormat/>
    <w:rsid w:val="003933B4"/>
    <w:pPr>
      <w:ind w:left="708"/>
    </w:pPr>
  </w:style>
  <w:style w:type="table" w:styleId="Mriekatabuky">
    <w:name w:val="Table Grid"/>
    <w:basedOn w:val="Normlnatabuka"/>
    <w:uiPriority w:val="59"/>
    <w:rsid w:val="003933B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link w:val="Odsekzoznamu"/>
    <w:uiPriority w:val="34"/>
    <w:qFormat/>
    <w:locked/>
    <w:rsid w:val="003933B4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6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61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DB109-4094-40A1-B33A-6AEBE07D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Bielená Klačanská Lucia</dc:creator>
  <cp:keywords/>
  <dc:description/>
  <cp:lastModifiedBy>Bielená Klačanská Lucia</cp:lastModifiedBy>
  <cp:revision>2</cp:revision>
  <dcterms:created xsi:type="dcterms:W3CDTF">2023-10-19T07:02:00Z</dcterms:created>
  <dcterms:modified xsi:type="dcterms:W3CDTF">2023-10-19T07:02:00Z</dcterms:modified>
</cp:coreProperties>
</file>